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6CC452DF"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D026EF">
        <w:rPr>
          <w:rStyle w:val="Strong"/>
          <w:b/>
          <w:bCs w:val="0"/>
          <w:sz w:val="24"/>
          <w:szCs w:val="24"/>
        </w:rPr>
        <w:t>29-G00</w:t>
      </w:r>
      <w:r w:rsidR="009571DC">
        <w:rPr>
          <w:rStyle w:val="Strong"/>
          <w:b/>
          <w:bCs w:val="0"/>
          <w:sz w:val="24"/>
          <w:szCs w:val="24"/>
        </w:rPr>
        <w:t>5</w:t>
      </w:r>
      <w:r w:rsidR="00D026EF">
        <w:rPr>
          <w:rStyle w:val="Strong"/>
          <w:b/>
          <w:bCs w:val="0"/>
          <w:sz w:val="24"/>
          <w:szCs w:val="24"/>
        </w:rPr>
        <w:t>-2</w:t>
      </w:r>
      <w:r w:rsidR="009A12E2">
        <w:rPr>
          <w:rStyle w:val="Strong"/>
          <w:b/>
          <w:bCs w:val="0"/>
          <w:sz w:val="24"/>
          <w:szCs w:val="24"/>
        </w:rPr>
        <w:t>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71143A99" w14:textId="12BD2EC6" w:rsidR="00E15F4B" w:rsidRPr="00DF2302" w:rsidRDefault="003849E8" w:rsidP="00D166B3">
      <w:pPr>
        <w:spacing w:before="120"/>
        <w:jc w:val="both"/>
        <w:rPr>
          <w:b/>
          <w:i/>
          <w:color w:val="FF0000"/>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5434" w:rsidRDefault="00DE3F38"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 xml:space="preserve">Firm/consortium’s experience and reputation </w:t>
            </w:r>
            <w:r w:rsidR="00B52A14" w:rsidRPr="00DF5434">
              <w:rPr>
                <w:rFonts w:asciiTheme="minorHAnsi" w:hAnsiTheme="minorHAnsi"/>
                <w:sz w:val="22"/>
                <w:szCs w:val="22"/>
                <w:lang w:eastAsia="en-US"/>
              </w:rPr>
              <w:t>with</w:t>
            </w:r>
            <w:r w:rsidRPr="00DF5434">
              <w:rPr>
                <w:rFonts w:asciiTheme="minorHAnsi" w:hAnsiTheme="minorHAnsi"/>
                <w:sz w:val="22"/>
                <w:szCs w:val="22"/>
                <w:lang w:eastAsia="en-US"/>
              </w:rPr>
              <w:t xml:space="preserve"> similar </w:t>
            </w:r>
            <w:r w:rsidR="00AD3DBB" w:rsidRPr="00DF5434">
              <w:rPr>
                <w:rFonts w:asciiTheme="minorHAnsi" w:hAnsiTheme="minorHAnsi"/>
                <w:sz w:val="22"/>
                <w:szCs w:val="22"/>
                <w:lang w:eastAsia="en-US"/>
              </w:rPr>
              <w:t>supply of Goods</w:t>
            </w:r>
          </w:p>
        </w:tc>
        <w:tc>
          <w:tcPr>
            <w:tcW w:w="5367" w:type="dxa"/>
            <w:shd w:val="clear" w:color="auto" w:fill="auto"/>
          </w:tcPr>
          <w:p w14:paraId="217D4EEE" w14:textId="53737B3F" w:rsidR="006E17EC" w:rsidRPr="00DF5434" w:rsidRDefault="00352421" w:rsidP="00750997">
            <w:pPr>
              <w:pStyle w:val="TableContents"/>
              <w:numPr>
                <w:ilvl w:val="0"/>
                <w:numId w:val="3"/>
              </w:numPr>
              <w:rPr>
                <w:rFonts w:asciiTheme="minorHAnsi" w:hAnsiTheme="minorHAnsi"/>
                <w:sz w:val="22"/>
                <w:szCs w:val="22"/>
              </w:rPr>
            </w:pPr>
            <w:r w:rsidRPr="00DF5434">
              <w:rPr>
                <w:rFonts w:asciiTheme="minorHAnsi" w:hAnsiTheme="minorHAnsi"/>
                <w:sz w:val="22"/>
                <w:szCs w:val="22"/>
              </w:rPr>
              <w:t>Clear specification of the Good comply with a given specification (30 marks)</w:t>
            </w:r>
          </w:p>
          <w:p w14:paraId="3ADDF29E" w14:textId="38E8452E" w:rsidR="00750997" w:rsidRPr="00DF5434" w:rsidRDefault="00352421" w:rsidP="00750997">
            <w:pPr>
              <w:pStyle w:val="TableContents"/>
              <w:numPr>
                <w:ilvl w:val="0"/>
                <w:numId w:val="3"/>
              </w:numPr>
              <w:rPr>
                <w:rFonts w:asciiTheme="minorHAnsi" w:hAnsiTheme="minorHAnsi"/>
                <w:sz w:val="22"/>
                <w:szCs w:val="22"/>
              </w:rPr>
            </w:pPr>
            <w:r w:rsidRPr="00DF5434">
              <w:rPr>
                <w:rFonts w:asciiTheme="minorHAnsi" w:hAnsiTheme="minorHAnsi"/>
                <w:sz w:val="22"/>
                <w:szCs w:val="22"/>
              </w:rPr>
              <w:t>References showing relevant experience and reputation with similar of good (20mks)</w:t>
            </w:r>
          </w:p>
        </w:tc>
        <w:tc>
          <w:tcPr>
            <w:tcW w:w="1360" w:type="dxa"/>
            <w:shd w:val="clear" w:color="auto" w:fill="auto"/>
            <w:vAlign w:val="center"/>
          </w:tcPr>
          <w:p w14:paraId="6FB170A3" w14:textId="29551071" w:rsidR="006E17EC" w:rsidRPr="00DF5434" w:rsidRDefault="00DF5434"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50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DF5434" w:rsidRDefault="00AD3DBB"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Delivery time</w:t>
            </w:r>
          </w:p>
        </w:tc>
        <w:tc>
          <w:tcPr>
            <w:tcW w:w="5367" w:type="dxa"/>
            <w:shd w:val="clear" w:color="auto" w:fill="auto"/>
          </w:tcPr>
          <w:p w14:paraId="4BA71FA2" w14:textId="65D76989" w:rsidR="006E17EC" w:rsidRPr="00DF5434" w:rsidRDefault="00D166B3" w:rsidP="001D3BEC">
            <w:pPr>
              <w:pStyle w:val="TableContents"/>
              <w:numPr>
                <w:ilvl w:val="0"/>
                <w:numId w:val="4"/>
              </w:numPr>
              <w:rPr>
                <w:rFonts w:asciiTheme="minorHAnsi" w:hAnsiTheme="minorHAnsi"/>
                <w:sz w:val="22"/>
                <w:szCs w:val="22"/>
              </w:rPr>
            </w:pPr>
            <w:r w:rsidRPr="00DF5434">
              <w:rPr>
                <w:rFonts w:asciiTheme="minorHAnsi" w:hAnsiTheme="minorHAnsi"/>
                <w:sz w:val="22"/>
                <w:szCs w:val="22"/>
              </w:rPr>
              <w:t xml:space="preserve">Clear </w:t>
            </w:r>
            <w:r w:rsidR="009A12E2">
              <w:rPr>
                <w:rFonts w:asciiTheme="minorHAnsi" w:hAnsiTheme="minorHAnsi"/>
                <w:sz w:val="22"/>
                <w:szCs w:val="22"/>
              </w:rPr>
              <w:t xml:space="preserve">Delivery schedule </w:t>
            </w:r>
            <w:r w:rsidR="003A0DF1">
              <w:rPr>
                <w:rFonts w:asciiTheme="minorHAnsi" w:hAnsiTheme="minorHAnsi"/>
                <w:sz w:val="22"/>
                <w:szCs w:val="22"/>
              </w:rPr>
              <w:t>to a</w:t>
            </w:r>
            <w:r w:rsidR="00750997" w:rsidRPr="00DF5434">
              <w:rPr>
                <w:rFonts w:asciiTheme="minorHAnsi" w:hAnsiTheme="minorHAnsi"/>
                <w:sz w:val="22"/>
                <w:szCs w:val="22"/>
              </w:rPr>
              <w:t xml:space="preserve"> project site</w:t>
            </w:r>
          </w:p>
        </w:tc>
        <w:tc>
          <w:tcPr>
            <w:tcW w:w="1360" w:type="dxa"/>
            <w:shd w:val="clear" w:color="auto" w:fill="auto"/>
            <w:vAlign w:val="center"/>
          </w:tcPr>
          <w:p w14:paraId="657554B4" w14:textId="328D0E44" w:rsidR="006E17EC" w:rsidRPr="00DF5434" w:rsidRDefault="00DF5434"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23695BB6" w:rsidR="006E17EC" w:rsidRPr="00DF5434" w:rsidRDefault="00DF5434"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Other Required Supporting Documents</w:t>
            </w:r>
          </w:p>
        </w:tc>
        <w:tc>
          <w:tcPr>
            <w:tcW w:w="5367" w:type="dxa"/>
            <w:shd w:val="clear" w:color="auto" w:fill="auto"/>
          </w:tcPr>
          <w:p w14:paraId="6CFCBD59" w14:textId="0BFA74D9" w:rsidR="006E17EC" w:rsidRPr="00DF5434" w:rsidRDefault="002A316F" w:rsidP="00635A59">
            <w:pPr>
              <w:pStyle w:val="TableContents"/>
              <w:numPr>
                <w:ilvl w:val="0"/>
                <w:numId w:val="5"/>
              </w:numPr>
              <w:rPr>
                <w:rFonts w:asciiTheme="minorHAnsi" w:hAnsiTheme="minorHAnsi"/>
                <w:sz w:val="22"/>
                <w:szCs w:val="22"/>
              </w:rPr>
            </w:pPr>
            <w:r>
              <w:rPr>
                <w:rFonts w:asciiTheme="minorHAnsi" w:hAnsiTheme="minorHAnsi"/>
                <w:sz w:val="22"/>
                <w:szCs w:val="22"/>
              </w:rPr>
              <w:t>Packing lists</w:t>
            </w:r>
            <w:r w:rsidR="00DF5434" w:rsidRPr="00DF5434">
              <w:rPr>
                <w:rFonts w:asciiTheme="minorHAnsi" w:hAnsiTheme="minorHAnsi"/>
                <w:sz w:val="22"/>
                <w:szCs w:val="22"/>
              </w:rPr>
              <w:t xml:space="preserve"> (5mks)</w:t>
            </w:r>
          </w:p>
          <w:p w14:paraId="4754687C" w14:textId="70E31FF2" w:rsidR="00DF5434" w:rsidRPr="002A316F" w:rsidRDefault="002A316F" w:rsidP="002A316F">
            <w:pPr>
              <w:pStyle w:val="TableContents"/>
              <w:numPr>
                <w:ilvl w:val="0"/>
                <w:numId w:val="5"/>
              </w:numPr>
              <w:rPr>
                <w:rFonts w:asciiTheme="minorHAnsi" w:hAnsiTheme="minorHAnsi"/>
                <w:sz w:val="22"/>
                <w:szCs w:val="22"/>
              </w:rPr>
            </w:pPr>
            <w:r>
              <w:rPr>
                <w:rFonts w:asciiTheme="minorHAnsi" w:hAnsiTheme="minorHAnsi"/>
                <w:sz w:val="22"/>
                <w:szCs w:val="22"/>
              </w:rPr>
              <w:t>Insurance documents (5mks)</w:t>
            </w:r>
          </w:p>
          <w:p w14:paraId="27223D5A" w14:textId="5B9FD481" w:rsidR="00DF5434" w:rsidRPr="002A316F" w:rsidRDefault="002A316F" w:rsidP="002A316F">
            <w:pPr>
              <w:pStyle w:val="TableContents"/>
              <w:numPr>
                <w:ilvl w:val="0"/>
                <w:numId w:val="5"/>
              </w:numPr>
              <w:rPr>
                <w:rFonts w:asciiTheme="minorHAnsi" w:hAnsiTheme="minorHAnsi"/>
                <w:sz w:val="22"/>
                <w:szCs w:val="22"/>
              </w:rPr>
            </w:pPr>
            <w:r>
              <w:rPr>
                <w:rFonts w:asciiTheme="minorHAnsi" w:hAnsiTheme="minorHAnsi"/>
                <w:sz w:val="22"/>
                <w:szCs w:val="22"/>
              </w:rPr>
              <w:t>Product instructions &amp; warranties (5mks)</w:t>
            </w:r>
          </w:p>
          <w:p w14:paraId="23A8F695" w14:textId="28232CDD" w:rsidR="00DF5434" w:rsidRPr="00DF5434" w:rsidRDefault="00DF5434" w:rsidP="00635A59">
            <w:pPr>
              <w:pStyle w:val="TableContents"/>
              <w:numPr>
                <w:ilvl w:val="0"/>
                <w:numId w:val="5"/>
              </w:numPr>
              <w:rPr>
                <w:rFonts w:asciiTheme="minorHAnsi" w:hAnsiTheme="minorHAnsi"/>
                <w:sz w:val="22"/>
                <w:szCs w:val="22"/>
              </w:rPr>
            </w:pPr>
            <w:r w:rsidRPr="00DF5434">
              <w:rPr>
                <w:rFonts w:asciiTheme="minorHAnsi" w:hAnsiTheme="minorHAnsi"/>
                <w:sz w:val="22"/>
                <w:szCs w:val="22"/>
              </w:rPr>
              <w:t xml:space="preserve">Clear final quote in AUD and CIF Kiritimati </w:t>
            </w:r>
            <w:r w:rsidR="002A316F">
              <w:rPr>
                <w:rFonts w:asciiTheme="minorHAnsi" w:hAnsiTheme="minorHAnsi"/>
                <w:sz w:val="22"/>
                <w:szCs w:val="22"/>
              </w:rPr>
              <w:t xml:space="preserve">with English documentation </w:t>
            </w:r>
            <w:r w:rsidRPr="00DF5434">
              <w:rPr>
                <w:rFonts w:asciiTheme="minorHAnsi" w:hAnsiTheme="minorHAnsi"/>
                <w:sz w:val="22"/>
                <w:szCs w:val="22"/>
              </w:rPr>
              <w:t xml:space="preserve">(5mks)                  </w:t>
            </w:r>
          </w:p>
        </w:tc>
        <w:tc>
          <w:tcPr>
            <w:tcW w:w="1360" w:type="dxa"/>
            <w:shd w:val="clear" w:color="auto" w:fill="auto"/>
            <w:vAlign w:val="center"/>
          </w:tcPr>
          <w:p w14:paraId="240875A4" w14:textId="22E473C0" w:rsidR="006E17EC" w:rsidRPr="00DF5434" w:rsidRDefault="00D166B3"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2</w:t>
            </w:r>
            <w:r w:rsidR="00DF5434" w:rsidRPr="00DF5434">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w:t>
      </w:r>
      <w:ins w:id="16" w:author="Sven Erik" w:date="2020-08-26T15:40:00Z">
        <w:r w:rsidR="00B57649">
          <w:rPr>
            <w:rFonts w:ascii="Calibri" w:hAnsi="Calibri"/>
            <w:b/>
            <w:lang w:val="en-GB"/>
          </w:rPr>
          <w:t>(</w:t>
        </w:r>
      </w:ins>
      <w:r w:rsidRPr="00DF2302">
        <w:rPr>
          <w:rFonts w:ascii="Calibri" w:hAnsi="Calibri"/>
          <w:b/>
          <w:lang w:val="en-GB"/>
        </w:rPr>
        <w:t>tc / lc</w:t>
      </w:r>
      <w:ins w:id="17" w:author="Sven Erik" w:date="2020-08-26T15:40:00Z">
        <w:r w:rsidR="00B57649">
          <w:rPr>
            <w:rFonts w:ascii="Calibri" w:hAnsi="Calibri"/>
            <w:b/>
            <w:lang w:val="en-GB"/>
          </w:rPr>
          <w:t xml:space="preserve">) * </w:t>
        </w:r>
      </w:ins>
      <w:ins w:id="18"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r w:rsidRPr="00DF2302">
        <w:rPr>
          <w:rFonts w:ascii="Calibri" w:hAnsi="Calibri"/>
          <w:sz w:val="20"/>
          <w:szCs w:val="20"/>
          <w:lang w:val="en-GB"/>
        </w:rPr>
        <w:lastRenderedPageBreak/>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ins w:id="21"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86328" w14:textId="77777777" w:rsidR="00E429A3" w:rsidRDefault="00E429A3">
      <w:r>
        <w:separator/>
      </w:r>
    </w:p>
  </w:endnote>
  <w:endnote w:type="continuationSeparator" w:id="0">
    <w:p w14:paraId="5377EC4A" w14:textId="77777777" w:rsidR="00E429A3" w:rsidRDefault="00E42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2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62843432" w:rsidR="00D15CF2" w:rsidRDefault="004878F3" w:rsidP="004878F3">
    <w:pPr>
      <w:pStyle w:val="Footer"/>
    </w:pPr>
    <w:r>
      <w:fldChar w:fldCharType="begin"/>
    </w:r>
    <w:r>
      <w:instrText xml:space="preserve"> DATE \@ "yyyy-MM-dd" </w:instrText>
    </w:r>
    <w:r>
      <w:fldChar w:fldCharType="separate"/>
    </w:r>
    <w:r w:rsidR="009571DC">
      <w:rPr>
        <w:noProof/>
      </w:rPr>
      <w:t>2023-03-29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CC898" w14:textId="77777777" w:rsidR="00E429A3" w:rsidRDefault="00E429A3">
      <w:r>
        <w:separator/>
      </w:r>
    </w:p>
  </w:footnote>
  <w:footnote w:type="continuationSeparator" w:id="0">
    <w:p w14:paraId="58DE5085" w14:textId="77777777" w:rsidR="00E429A3" w:rsidRDefault="00E42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7777777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RFQ-MXXX-</w:t>
    </w:r>
    <w:r>
      <w:rPr>
        <w:rStyle w:val="Strong"/>
      </w:rPr>
      <w:t>2020</w:t>
    </w:r>
    <w:r w:rsidRPr="00AD3DBB">
      <w:rPr>
        <w:rStyle w:val="Strong"/>
      </w:rPr>
      <w:t>-0000</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121728221">
    <w:abstractNumId w:val="2"/>
  </w:num>
  <w:num w:numId="2" w16cid:durableId="1565141213">
    <w:abstractNumId w:val="7"/>
  </w:num>
  <w:num w:numId="3" w16cid:durableId="574899050">
    <w:abstractNumId w:val="6"/>
  </w:num>
  <w:num w:numId="4" w16cid:durableId="1863275375">
    <w:abstractNumId w:val="5"/>
  </w:num>
  <w:num w:numId="5" w16cid:durableId="824511350">
    <w:abstractNumId w:val="0"/>
  </w:num>
  <w:num w:numId="6" w16cid:durableId="1240821720">
    <w:abstractNumId w:val="4"/>
  </w:num>
  <w:num w:numId="7" w16cid:durableId="53630414">
    <w:abstractNumId w:val="1"/>
  </w:num>
  <w:num w:numId="8" w16cid:durableId="1615865631">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D4E9D"/>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379F"/>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964"/>
    <w:rsid w:val="00287DDF"/>
    <w:rsid w:val="0029089A"/>
    <w:rsid w:val="002932D5"/>
    <w:rsid w:val="00296366"/>
    <w:rsid w:val="0029679F"/>
    <w:rsid w:val="00296FDB"/>
    <w:rsid w:val="00297B28"/>
    <w:rsid w:val="002A0EBD"/>
    <w:rsid w:val="002A17BD"/>
    <w:rsid w:val="002A316F"/>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5AB5"/>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2421"/>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0DF1"/>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5EFC"/>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860"/>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19B"/>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B7BDD"/>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888"/>
    <w:rsid w:val="00701B06"/>
    <w:rsid w:val="00702ED0"/>
    <w:rsid w:val="00706FF1"/>
    <w:rsid w:val="00707CED"/>
    <w:rsid w:val="00710923"/>
    <w:rsid w:val="00710C0E"/>
    <w:rsid w:val="0071156A"/>
    <w:rsid w:val="00711B9A"/>
    <w:rsid w:val="00711FC2"/>
    <w:rsid w:val="00713178"/>
    <w:rsid w:val="00714B9E"/>
    <w:rsid w:val="007163F2"/>
    <w:rsid w:val="0071702C"/>
    <w:rsid w:val="00717B75"/>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0997"/>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447E"/>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1B78"/>
    <w:rsid w:val="00892BE6"/>
    <w:rsid w:val="00892D28"/>
    <w:rsid w:val="008955C6"/>
    <w:rsid w:val="008962C7"/>
    <w:rsid w:val="0089745C"/>
    <w:rsid w:val="00897F7C"/>
    <w:rsid w:val="008A055C"/>
    <w:rsid w:val="008A10EB"/>
    <w:rsid w:val="008A110F"/>
    <w:rsid w:val="008A7491"/>
    <w:rsid w:val="008A761A"/>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19E"/>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2547"/>
    <w:rsid w:val="00954D2A"/>
    <w:rsid w:val="00955304"/>
    <w:rsid w:val="00955D77"/>
    <w:rsid w:val="00956424"/>
    <w:rsid w:val="009571DC"/>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12E2"/>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5036"/>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6EF"/>
    <w:rsid w:val="00D02BAB"/>
    <w:rsid w:val="00D02CA8"/>
    <w:rsid w:val="00D032F3"/>
    <w:rsid w:val="00D04E92"/>
    <w:rsid w:val="00D05317"/>
    <w:rsid w:val="00D11687"/>
    <w:rsid w:val="00D11EBA"/>
    <w:rsid w:val="00D136E3"/>
    <w:rsid w:val="00D14B5D"/>
    <w:rsid w:val="00D14CBA"/>
    <w:rsid w:val="00D15CF2"/>
    <w:rsid w:val="00D15DE6"/>
    <w:rsid w:val="00D166B3"/>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5434"/>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29A3"/>
    <w:rsid w:val="00E42E4E"/>
    <w:rsid w:val="00E43B6A"/>
    <w:rsid w:val="00E43DDD"/>
    <w:rsid w:val="00E43E6F"/>
    <w:rsid w:val="00E47A57"/>
    <w:rsid w:val="00E50664"/>
    <w:rsid w:val="00E50B28"/>
    <w:rsid w:val="00E513DD"/>
    <w:rsid w:val="00E558C6"/>
    <w:rsid w:val="00E56C50"/>
    <w:rsid w:val="00E56E0D"/>
    <w:rsid w:val="00E60A16"/>
    <w:rsid w:val="00E61355"/>
    <w:rsid w:val="00E61390"/>
    <w:rsid w:val="00E62047"/>
    <w:rsid w:val="00E62347"/>
    <w:rsid w:val="00E631DC"/>
    <w:rsid w:val="00E641DF"/>
    <w:rsid w:val="00E64E2F"/>
    <w:rsid w:val="00E65F40"/>
    <w:rsid w:val="00E66E7B"/>
    <w:rsid w:val="00E67204"/>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C600B"/>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84FA4"/>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746"/>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0F87B3-5307-4647-9408-6E97121CC0C7}">
  <ds:schemaRefs>
    <ds:schemaRef ds:uri="http://schemas.openxmlformats.org/officeDocument/2006/bibliography"/>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716</Words>
  <Characters>4084</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4791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 Tekaai</cp:lastModifiedBy>
  <cp:revision>3</cp:revision>
  <cp:lastPrinted>2016-10-18T02:57:00Z</cp:lastPrinted>
  <dcterms:created xsi:type="dcterms:W3CDTF">2023-03-27T21:13:00Z</dcterms:created>
  <dcterms:modified xsi:type="dcterms:W3CDTF">2023-03-29T02:59:00Z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